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ins w:id="24" w:author="贺建质" w:date="2020-11-09T09:23:38Z"/>
          <w:rFonts w:hint="eastAsia" w:ascii="黑体" w:hAnsi="黑体" w:eastAsia="黑体" w:cs="黑体"/>
          <w:sz w:val="32"/>
          <w:szCs w:val="32"/>
          <w:lang w:val="en-US" w:eastAsia="zh-CN"/>
        </w:rPr>
      </w:pPr>
      <w:ins w:id="25" w:author="陈亮" w:date="2021-11-06T10:32:00Z">
        <w:r>
          <w:rPr>
            <w:rFonts w:hint="eastAsia" w:ascii="黑体" w:hAnsi="黑体" w:eastAsia="黑体" w:cs="黑体"/>
            <w:sz w:val="32"/>
            <w:szCs w:val="32"/>
            <w:lang w:eastAsia="zh-CN"/>
            <w:rPrChange w:id="26" w:author="贺建质" w:date="2020-11-09T09:23:03Z">
              <w:rPr>
                <w:rFonts w:hint="eastAsia" w:ascii="宋体" w:hAnsi="宋体" w:cs="宋体"/>
                <w:sz w:val="44"/>
                <w:szCs w:val="44"/>
                <w:lang w:eastAsia="zh-CN"/>
              </w:rPr>
            </w:rPrChange>
          </w:rPr>
          <w:t>附件</w:t>
        </w:r>
      </w:ins>
      <w:ins w:id="28" w:author="陈亮" w:date="2021-11-06T10:32:00Z">
        <w:r>
          <w:rPr>
            <w:rFonts w:hint="eastAsia" w:ascii="黑体" w:hAnsi="黑体" w:eastAsia="黑体" w:cs="黑体"/>
            <w:sz w:val="32"/>
            <w:szCs w:val="32"/>
            <w:lang w:val="en-US" w:eastAsia="zh-CN"/>
            <w:rPrChange w:id="29" w:author="贺建质" w:date="2020-11-09T09:23:03Z">
              <w:rPr>
                <w:rFonts w:hint="eastAsia" w:ascii="宋体" w:hAnsi="宋体" w:cs="宋体"/>
                <w:sz w:val="44"/>
                <w:szCs w:val="44"/>
                <w:lang w:val="en-US" w:eastAsia="zh-CN"/>
              </w:rPr>
            </w:rPrChange>
          </w:rPr>
          <w:t>1</w:t>
        </w:r>
      </w:ins>
    </w:p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  <w:rPrChange w:id="31" w:author="贺建质" w:date="2020-11-09T09:23:03Z">
            <w:rPr>
              <w:rFonts w:hint="eastAsia" w:ascii="宋体" w:hAnsi="宋体" w:eastAsia="宋体" w:cs="宋体"/>
              <w:sz w:val="44"/>
              <w:szCs w:val="44"/>
              <w:lang w:eastAsia="zh-CN"/>
            </w:rPr>
          </w:rPrChange>
        </w:rPr>
      </w:pPr>
    </w:p>
    <w:p>
      <w:pPr>
        <w:spacing w:line="600" w:lineRule="exact"/>
        <w:jc w:val="center"/>
        <w:rPr>
          <w:del w:id="33" w:author="贺建质" w:date="2020-11-09T09:23:36Z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rPrChange w:id="34" w:author="贺建质" w:date="2020-11-09T09:23:29Z">
            <w:rPr>
              <w:del w:id="35" w:author="贺建质" w:date="2020-11-09T09:23:36Z"/>
              <w:rFonts w:ascii="宋体" w:cs="Times New Roman"/>
              <w:sz w:val="44"/>
              <w:szCs w:val="44"/>
            </w:rPr>
          </w:rPrChange>
        </w:rPr>
        <w:pPrChange w:id="32" w:author="贺建质" w:date="2020-11-09T09:23:35Z">
          <w:pPr>
            <w:jc w:val="center"/>
          </w:pPr>
        </w:pPrChange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rPrChange w:id="36" w:author="贺建质" w:date="2020-11-09T09:23:29Z">
            <w:rPr>
              <w:rFonts w:hint="eastAsia" w:ascii="宋体" w:hAnsi="宋体" w:cs="宋体"/>
              <w:sz w:val="44"/>
              <w:szCs w:val="44"/>
            </w:rPr>
          </w:rPrChange>
        </w:rPr>
        <w:t>国家制造业转型升级基金</w:t>
      </w:r>
    </w:p>
    <w:p>
      <w:pPr>
        <w:spacing w:line="600" w:lineRule="exact"/>
        <w:jc w:val="center"/>
        <w:rPr>
          <w:ins w:id="38" w:author="贺建质" w:date="2020-11-09T09:23:37Z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pPrChange w:id="37" w:author="贺建质" w:date="2020-11-09T09:23:35Z">
          <w:pPr>
            <w:jc w:val="center"/>
          </w:pPr>
        </w:pPrChange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rPrChange w:id="40" w:author="贺建质" w:date="2020-11-09T09:23:29Z">
            <w:rPr>
              <w:rFonts w:ascii="宋体" w:cs="Times New Roman"/>
              <w:sz w:val="44"/>
              <w:szCs w:val="44"/>
            </w:rPr>
          </w:rPrChange>
        </w:rPr>
        <w:pPrChange w:id="39" w:author="贺建质" w:date="2020-11-09T09:23:35Z">
          <w:pPr>
            <w:jc w:val="center"/>
          </w:pPr>
        </w:pPrChange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rPrChange w:id="41" w:author="贺建质" w:date="2020-11-09T09:23:29Z">
            <w:rPr>
              <w:rFonts w:hint="eastAsia" w:ascii="宋体" w:hAnsi="宋体" w:cs="宋体"/>
              <w:sz w:val="44"/>
              <w:szCs w:val="44"/>
            </w:rPr>
          </w:rPrChange>
        </w:rPr>
        <w:t>股权投资项目基本条件</w:t>
      </w:r>
    </w:p>
    <w:p>
      <w:pPr>
        <w:rPr>
          <w:rFonts w:ascii="仿宋" w:hAnsi="仿宋" w:eastAsia="仿宋" w:cs="Times New Roman"/>
          <w:sz w:val="32"/>
          <w:szCs w:val="32"/>
        </w:rPr>
      </w:pPr>
    </w:p>
    <w:p>
      <w:pPr>
        <w:ind w:firstLine="627" w:firstLineChars="196"/>
        <w:rPr>
          <w:rFonts w:hint="eastAsia" w:ascii="黑体" w:hAnsi="黑体" w:eastAsia="黑体" w:cs="黑体"/>
          <w:b w:val="0"/>
          <w:bCs w:val="0"/>
          <w:sz w:val="32"/>
          <w:szCs w:val="32"/>
          <w:rPrChange w:id="42" w:author="陈亮" w:date="2021-11-06T10:33:00Z">
            <w:rPr>
              <w:rFonts w:ascii="仿宋" w:hAnsi="仿宋" w:eastAsia="仿宋" w:cs="Times New Roman"/>
              <w:b/>
              <w:bCs/>
              <w:sz w:val="32"/>
              <w:szCs w:val="32"/>
            </w:rPr>
          </w:rPrChange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rPrChange w:id="43" w:author="陈亮" w:date="2021-11-06T10:33:00Z">
            <w:rPr>
              <w:rFonts w:hint="eastAsia" w:ascii="仿宋" w:hAnsi="仿宋" w:eastAsia="仿宋" w:cs="仿宋"/>
              <w:b/>
              <w:bCs/>
              <w:sz w:val="32"/>
              <w:szCs w:val="32"/>
            </w:rPr>
          </w:rPrChange>
        </w:rPr>
        <w:t>一、企业主营业务领域范围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标的公司主营业务应属于基础制造和新型制造、新一代信息技术、新材料、电力装备领域内。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其中，基础和新型制造领域包括：机床（含机床零部件）、机器人（含智能制造装备）、航空、汽车（含新能源汽车）零部件、通用机械零部件（元器件、工业软件）、高端仪器仪表等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个行业及绿色制造、服务型和生产性服务业、先进基础工艺领域。</w:t>
      </w:r>
    </w:p>
    <w:p>
      <w:pPr>
        <w:ind w:firstLine="627" w:firstLineChars="196"/>
        <w:rPr>
          <w:rFonts w:hint="eastAsia" w:ascii="黑体" w:hAnsi="黑体" w:eastAsia="黑体" w:cs="黑体"/>
          <w:b w:val="0"/>
          <w:bCs w:val="0"/>
          <w:sz w:val="32"/>
          <w:szCs w:val="32"/>
          <w:rPrChange w:id="44" w:author="陈亮" w:date="2021-11-06T10:33:00Z">
            <w:rPr>
              <w:rFonts w:ascii="仿宋" w:hAnsi="仿宋" w:eastAsia="仿宋" w:cs="Times New Roman"/>
              <w:b/>
              <w:bCs/>
              <w:sz w:val="32"/>
              <w:szCs w:val="32"/>
            </w:rPr>
          </w:rPrChange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rPrChange w:id="45" w:author="陈亮" w:date="2021-11-06T10:33:00Z">
            <w:rPr>
              <w:rFonts w:hint="eastAsia" w:ascii="仿宋" w:hAnsi="仿宋" w:eastAsia="仿宋" w:cs="仿宋"/>
              <w:b/>
              <w:bCs/>
              <w:sz w:val="32"/>
              <w:szCs w:val="32"/>
            </w:rPr>
          </w:rPrChange>
        </w:rPr>
        <w:t>二、企业基本条件（以下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rPrChange w:id="46" w:author="陈亮" w:date="2021-11-06T10:33:00Z">
            <w:rPr>
              <w:rFonts w:ascii="仿宋" w:hAnsi="仿宋" w:eastAsia="仿宋" w:cs="仿宋"/>
              <w:b/>
              <w:bCs/>
              <w:sz w:val="32"/>
              <w:szCs w:val="32"/>
            </w:rPr>
          </w:rPrChange>
        </w:rPr>
        <w:t>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rPrChange w:id="47" w:author="陈亮" w:date="2021-11-06T10:33:00Z">
            <w:rPr>
              <w:rFonts w:hint="eastAsia" w:ascii="仿宋" w:hAnsi="仿宋" w:eastAsia="仿宋" w:cs="仿宋"/>
              <w:b/>
              <w:bCs/>
              <w:sz w:val="32"/>
              <w:szCs w:val="32"/>
            </w:rPr>
          </w:rPrChange>
        </w:rPr>
        <w:t>个条件符合一个即可）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 w:cs="Times New Roman"/>
          <w:sz w:val="32"/>
          <w:szCs w:val="32"/>
        </w:rPr>
        <w:pPrChange w:id="48" w:author="陈亮" w:date="2021-11-06T10:33:00Z">
          <w:pPr>
            <w:numPr>
              <w:ilvl w:val="0"/>
              <w:numId w:val="1"/>
            </w:numPr>
            <w:ind w:firstLine="31680" w:firstLineChars="200"/>
          </w:pPr>
        </w:pPrChange>
      </w:pPr>
      <w:ins w:id="49" w:author="陈亮" w:date="2021-11-06T10:33:00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1.</w:t>
        </w:r>
      </w:ins>
      <w:r>
        <w:rPr>
          <w:rFonts w:hint="eastAsia" w:ascii="仿宋" w:hAnsi="仿宋" w:eastAsia="仿宋" w:cs="仿宋"/>
          <w:sz w:val="32"/>
          <w:szCs w:val="32"/>
        </w:rPr>
        <w:t>国内同行业细分领域的龙头企业（前五）或独特优势企业。有较强的国际竞争能力或潜力，其产品对于工业基础能力建设、补短板、强弱项、加长板有一定支撑作用。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 w:cs="Times New Roman"/>
          <w:sz w:val="32"/>
          <w:szCs w:val="32"/>
        </w:rPr>
        <w:pPrChange w:id="50" w:author="陈亮" w:date="2021-11-06T10:33:00Z">
          <w:pPr>
            <w:numPr>
              <w:ilvl w:val="0"/>
              <w:numId w:val="1"/>
            </w:numPr>
            <w:ind w:firstLine="31680" w:firstLineChars="200"/>
          </w:pPr>
        </w:pPrChange>
      </w:pPr>
      <w:ins w:id="51" w:author="陈亮" w:date="2021-11-06T10:33:00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2.</w:t>
        </w:r>
      </w:ins>
      <w:r>
        <w:rPr>
          <w:rFonts w:hint="eastAsia" w:ascii="仿宋" w:hAnsi="仿宋" w:eastAsia="仿宋" w:cs="仿宋"/>
          <w:sz w:val="32"/>
          <w:szCs w:val="32"/>
        </w:rPr>
        <w:t>成长期、成熟期的非上市公司或上市公司。股权融资主要用于生产能力和研发能力建设，符合国家重点支持的发展方向，原则上不为绿地建设项目。原则上企业资产总额达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亿元以上或年销售额</w:t>
      </w:r>
      <w:r>
        <w:rPr>
          <w:rFonts w:ascii="仿宋" w:hAnsi="仿宋" w:eastAsia="仿宋" w:cs="仿宋"/>
          <w:sz w:val="32"/>
          <w:szCs w:val="32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营业额达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亿元以上，融资需求在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亿元以上。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 w:cs="Times New Roman"/>
          <w:sz w:val="32"/>
          <w:szCs w:val="32"/>
        </w:rPr>
        <w:pPrChange w:id="52" w:author="陈亮" w:date="2021-11-06T10:33:00Z">
          <w:pPr>
            <w:numPr>
              <w:ilvl w:val="0"/>
              <w:numId w:val="1"/>
            </w:numPr>
            <w:ind w:firstLine="31680" w:firstLineChars="200"/>
          </w:pPr>
        </w:pPrChange>
      </w:pPr>
      <w:ins w:id="53" w:author="陈亮" w:date="2021-11-06T10:33:00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3.</w:t>
        </w:r>
      </w:ins>
      <w:r>
        <w:rPr>
          <w:rFonts w:hint="eastAsia" w:ascii="仿宋" w:hAnsi="仿宋" w:eastAsia="仿宋" w:cs="仿宋"/>
          <w:sz w:val="32"/>
          <w:szCs w:val="32"/>
        </w:rPr>
        <w:t>近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年内拟培育上市的企业。在地方金融主管部门或工业主管部门牵头推动的目录清单内，拟在主板、创业板、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中小板、科创板（不含新三板）上市的企业。</w:t>
      </w:r>
    </w:p>
    <w:p>
      <w:pPr>
        <w:ind w:firstLine="627" w:firstLineChars="196"/>
        <w:rPr>
          <w:rFonts w:hint="eastAsia" w:ascii="黑体" w:hAnsi="黑体" w:eastAsia="黑体" w:cs="黑体"/>
          <w:b w:val="0"/>
          <w:bCs w:val="0"/>
          <w:sz w:val="32"/>
          <w:szCs w:val="32"/>
          <w:rPrChange w:id="54" w:author="陈亮" w:date="2021-11-06T10:33:00Z">
            <w:rPr>
              <w:rFonts w:ascii="仿宋" w:hAnsi="仿宋" w:eastAsia="仿宋" w:cs="Times New Roman"/>
              <w:b/>
              <w:bCs/>
              <w:sz w:val="32"/>
              <w:szCs w:val="32"/>
            </w:rPr>
          </w:rPrChange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rPrChange w:id="55" w:author="陈亮" w:date="2021-11-06T10:33:00Z">
            <w:rPr>
              <w:rFonts w:hint="eastAsia" w:ascii="仿宋" w:hAnsi="仿宋" w:eastAsia="仿宋" w:cs="仿宋"/>
              <w:b/>
              <w:bCs/>
              <w:sz w:val="32"/>
              <w:szCs w:val="32"/>
            </w:rPr>
          </w:rPrChange>
        </w:rPr>
        <w:t>三、联系方式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近期有股权融资需求的企业优先，短期没有股权融资需求的也可推荐。推荐时请提供企业的联系人及联系方式。基金公司将根据推荐情况和相关安排，安排投资团队和企业一对一接洽。</w:t>
      </w:r>
    </w:p>
    <w:sectPr>
      <w:footerReference r:id="rId3" w:type="default"/>
      <w:pgSz w:w="11906" w:h="16838"/>
      <w:pgMar w:top="1531" w:right="1474" w:bottom="1531" w:left="1474" w:header="851" w:footer="992" w:gutter="0"/>
      <w:pgNumType w:fmt="decimal" w:start="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ins w:id="0" w:author="贺建质" w:date="2020-11-09T09:23:44Z">
      <w:r>
        <w:rPr>
          <w:sz w:val="18"/>
        </w:rPr>
        <w:pict>
  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  <v:path/>
            <v:fill on="f" focussize="0,0"/>
            <v:stroke on="f" weight="1.25pt"/>
            <v:imagedata o:title=""/>
            <o:lock v:ext="edit" aspectratio="f"/>
            <v:textbox inset="0mm,0mm,0mm,0mm" style="mso-fit-shape-to-text:t;">
              <w:txbxContent>
                <w:p>
                  <w:pPr>
                    <w:pStyle w:val="2"/>
                    <w:rPr>
                      <w:rFonts w:hint="eastAsia" w:asciiTheme="majorEastAsia" w:hAnsiTheme="majorEastAsia" w:eastAsiaTheme="majorEastAsia" w:cstheme="majorEastAsia"/>
                      <w:sz w:val="28"/>
                      <w:szCs w:val="28"/>
                      <w:lang w:eastAsia="zh-CN"/>
                      <w:rPrChange w:id="2" w:author="贺建质" w:date="2020-11-09T09:23:58Z">
                        <w:rPr>
                          <w:rFonts w:hint="eastAsia" w:eastAsia="宋体"/>
                          <w:lang w:eastAsia="zh-CN"/>
                        </w:rPr>
                      </w:rPrChange>
                    </w:rPr>
                  </w:pPr>
                  <w:ins w:id="3" w:author="贺建质" w:date="2020-11-09T09:23:44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4" w:author="贺建质" w:date="2020-11-09T09:23:58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t xml:space="preserve">— </w:t>
                    </w:r>
                  </w:ins>
                  <w:ins w:id="6" w:author="贺建质" w:date="2020-11-09T09:23:44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7" w:author="贺建质" w:date="2020-11-09T09:23:58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fldChar w:fldCharType="begin"/>
                    </w:r>
                  </w:ins>
                  <w:ins w:id="9" w:author="贺建质" w:date="2020-11-09T09:23:44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10" w:author="贺建质" w:date="2020-11-09T09:23:58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instrText xml:space="preserve"> PAGE  \* MERGEFORMAT </w:instrText>
                    </w:r>
                  </w:ins>
                  <w:ins w:id="12" w:author="贺建质" w:date="2020-11-09T09:23:44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13" w:author="贺建质" w:date="2020-11-09T09:23:58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fldChar w:fldCharType="separate"/>
                    </w:r>
                  </w:ins>
                  <w:ins w:id="15" w:author="贺建质" w:date="2020-11-09T09:23:44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16" w:author="贺建质" w:date="2020-11-09T09:23:58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t>1</w:t>
                    </w:r>
                  </w:ins>
                  <w:ins w:id="18" w:author="贺建质" w:date="2020-11-09T09:23:44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19" w:author="贺建质" w:date="2020-11-09T09:23:58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fldChar w:fldCharType="end"/>
                    </w:r>
                  </w:ins>
                  <w:ins w:id="21" w:author="贺建质" w:date="2020-11-09T09:23:44Z"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  <w:rPrChange w:id="22" w:author="贺建质" w:date="2020-11-09T09:23:58Z">
                          <w:rPr>
                            <w:rFonts w:hint="eastAsia"/>
                            <w:lang w:eastAsia="zh-CN"/>
                          </w:rPr>
                        </w:rPrChange>
                      </w:rPr>
                      <w:t xml:space="preserve"> —</w:t>
                    </w:r>
                  </w:ins>
                </w:p>
              </w:txbxContent>
            </v:textbox>
          </v:shape>
        </w:pict>
      </w:r>
    </w:ins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21FD2E"/>
    <w:multiLevelType w:val="singleLevel"/>
    <w:tmpl w:val="B621FD2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陈亮">
    <w15:presenceInfo w15:providerId="None" w15:userId="陈亮"/>
  </w15:person>
  <w15:person w15:author="贺建质">
    <w15:presenceInfo w15:providerId="None" w15:userId="贺建质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CD3036F"/>
    <w:rsid w:val="1FF077D0"/>
    <w:rsid w:val="3BD61E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2</Pages>
  <Words>82</Words>
  <Characters>473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2020-08-20T01:54:00Z</dcterms:created>
  <dc:creator>X1</dc:creator>
  <cp:lastModifiedBy>贺建质</cp:lastModifiedBy>
  <cp:lastPrinted>2020-11-09T01:24:05Z</cp:lastPrinted>
  <dcterms:modified xsi:type="dcterms:W3CDTF">2020-11-09T01:24:07Z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